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86404">
            <w:rPr>
              <w:b/>
              <w:sz w:val="40"/>
              <w:szCs w:val="20"/>
            </w:rPr>
            <w:t>28</w:t>
          </w:r>
        </w:sdtContent>
      </w:sdt>
    </w:p>
    <w:p w14:paraId="4DEF5133" w14:textId="58AD63C4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CA7624" w:rsidDel="00BB3404">
              <w:rPr>
                <w:b/>
                <w:sz w:val="32"/>
                <w:szCs w:val="32"/>
              </w:rPr>
              <w:delText>9</w:delText>
            </w:r>
          </w:del>
          <w:ins w:id="1" w:author="Autor">
            <w:r w:rsidR="00BB3404">
              <w:rPr>
                <w:b/>
                <w:sz w:val="32"/>
                <w:szCs w:val="32"/>
              </w:rPr>
              <w:t>10</w:t>
            </w:r>
          </w:ins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6A656D5C" w:rsidR="00B53B4A" w:rsidRPr="009836CF" w:rsidRDefault="00705EDC" w:rsidP="003B0DFE">
            <w:pPr>
              <w:jc w:val="both"/>
              <w:rPr>
                <w:szCs w:val="20"/>
              </w:rPr>
            </w:pPr>
            <w:r>
              <w:t> Ministerstvo investícií, regionálneho rozvoja a informatizácie SR</w:t>
            </w:r>
            <w:r w:rsidR="00047930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68640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3BEFB4DC" w:rsidR="009836CF" w:rsidRPr="009836CF" w:rsidRDefault="007007A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FE606E7522464FDFB69E567CFAFC01E2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2" w:author="Autor">
                  <w:r w:rsidR="00970BA5" w:rsidDel="00BB3404">
                    <w:rPr>
                      <w:szCs w:val="20"/>
                    </w:rPr>
                    <w:delText>30.10.2020</w:delText>
                  </w:r>
                </w:del>
                <w:ins w:id="3" w:author="Autor">
                  <w:r w:rsidR="00BB3404">
                    <w:rPr>
                      <w:szCs w:val="20"/>
                    </w:rPr>
                    <w:t>30.04.2021</w:t>
                  </w:r>
                </w:ins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467F7CA0" w:rsidR="009836CF" w:rsidRPr="009836CF" w:rsidRDefault="007007A0" w:rsidP="00C75D4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4" w:author="Autor">
                  <w:r w:rsidR="0049599F" w:rsidDel="0049599F">
                    <w:rPr>
                      <w:szCs w:val="20"/>
                    </w:rPr>
                    <w:delText>31.10.2020</w:delText>
                  </w:r>
                </w:del>
                <w:ins w:id="5" w:author="Autor">
                  <w:r w:rsidR="0049599F">
                    <w:rPr>
                      <w:szCs w:val="20"/>
                    </w:rPr>
                    <w:t>15.06.2021</w:t>
                  </w:r>
                </w:ins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079E7" w14:textId="77777777" w:rsidR="007007A0" w:rsidRDefault="007007A0" w:rsidP="00B948E0">
      <w:r>
        <w:separator/>
      </w:r>
    </w:p>
  </w:endnote>
  <w:endnote w:type="continuationSeparator" w:id="0">
    <w:p w14:paraId="4E2C36E9" w14:textId="77777777" w:rsidR="007007A0" w:rsidRDefault="007007A0" w:rsidP="00B948E0">
      <w:r>
        <w:continuationSeparator/>
      </w:r>
    </w:p>
  </w:endnote>
  <w:endnote w:type="continuationNotice" w:id="1">
    <w:p w14:paraId="608AC7B3" w14:textId="77777777" w:rsidR="007007A0" w:rsidRDefault="00700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BE8D" w14:textId="77777777" w:rsidR="005B3BE4" w:rsidRDefault="005B3B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CCA5E6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0A2D384F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9599F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8E85A" w14:textId="77777777" w:rsidR="005B3BE4" w:rsidRDefault="005B3B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EF52A" w14:textId="77777777" w:rsidR="007007A0" w:rsidRDefault="007007A0" w:rsidP="00B948E0">
      <w:r>
        <w:separator/>
      </w:r>
    </w:p>
  </w:footnote>
  <w:footnote w:type="continuationSeparator" w:id="0">
    <w:p w14:paraId="472047E1" w14:textId="77777777" w:rsidR="007007A0" w:rsidRDefault="007007A0" w:rsidP="00B948E0">
      <w:r>
        <w:continuationSeparator/>
      </w:r>
    </w:p>
  </w:footnote>
  <w:footnote w:type="continuationNotice" w:id="1">
    <w:p w14:paraId="0B30E19D" w14:textId="77777777" w:rsidR="007007A0" w:rsidRDefault="00700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16AC2" w14:textId="77777777" w:rsidR="005B3BE4" w:rsidRDefault="005B3BE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CA905C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70087E72" w:rsidR="00627EA3" w:rsidRPr="00627EA3" w:rsidRDefault="00CA7624" w:rsidP="00627EA3">
        <w:pPr>
          <w:pStyle w:val="Hlavika"/>
          <w:jc w:val="right"/>
        </w:pPr>
        <w:del w:id="6" w:author="Autor">
          <w:r w:rsidDel="005B3BE4">
            <w:rPr>
              <w:szCs w:val="20"/>
            </w:rPr>
            <w:delText>31.10.2020</w:delText>
          </w:r>
        </w:del>
        <w:ins w:id="7" w:author="Autor">
          <w:r w:rsidR="005B3BE4">
            <w:rPr>
              <w:szCs w:val="20"/>
            </w:rPr>
            <w:t>15.06.2021</w:t>
          </w:r>
        </w:ins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925DB" w14:textId="77777777" w:rsidR="005B3BE4" w:rsidRDefault="005B3B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3E0"/>
    <w:rsid w:val="00047930"/>
    <w:rsid w:val="00050728"/>
    <w:rsid w:val="00057305"/>
    <w:rsid w:val="00066955"/>
    <w:rsid w:val="00071088"/>
    <w:rsid w:val="00071CD7"/>
    <w:rsid w:val="000D298C"/>
    <w:rsid w:val="000D6B86"/>
    <w:rsid w:val="000E2AA4"/>
    <w:rsid w:val="00111865"/>
    <w:rsid w:val="00116F61"/>
    <w:rsid w:val="00121165"/>
    <w:rsid w:val="0013382C"/>
    <w:rsid w:val="0014641E"/>
    <w:rsid w:val="0015233E"/>
    <w:rsid w:val="00173366"/>
    <w:rsid w:val="00173917"/>
    <w:rsid w:val="001873B5"/>
    <w:rsid w:val="001877F5"/>
    <w:rsid w:val="0019738D"/>
    <w:rsid w:val="001B12DC"/>
    <w:rsid w:val="001B27DA"/>
    <w:rsid w:val="001B6E9F"/>
    <w:rsid w:val="001C513F"/>
    <w:rsid w:val="001D305D"/>
    <w:rsid w:val="001D4B25"/>
    <w:rsid w:val="001F0193"/>
    <w:rsid w:val="00210962"/>
    <w:rsid w:val="002259C4"/>
    <w:rsid w:val="00225A05"/>
    <w:rsid w:val="00246970"/>
    <w:rsid w:val="00256687"/>
    <w:rsid w:val="00256810"/>
    <w:rsid w:val="00274479"/>
    <w:rsid w:val="002A1E17"/>
    <w:rsid w:val="002C07F1"/>
    <w:rsid w:val="002C6001"/>
    <w:rsid w:val="002D65BD"/>
    <w:rsid w:val="002E3888"/>
    <w:rsid w:val="002E611C"/>
    <w:rsid w:val="002E7F32"/>
    <w:rsid w:val="002E7F66"/>
    <w:rsid w:val="0030366B"/>
    <w:rsid w:val="003701D6"/>
    <w:rsid w:val="00386CBA"/>
    <w:rsid w:val="003A2BA7"/>
    <w:rsid w:val="003A67E1"/>
    <w:rsid w:val="003A7535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55289"/>
    <w:rsid w:val="0046079F"/>
    <w:rsid w:val="004623CA"/>
    <w:rsid w:val="00477B8E"/>
    <w:rsid w:val="00490AF9"/>
    <w:rsid w:val="00493F0A"/>
    <w:rsid w:val="0049599F"/>
    <w:rsid w:val="004A0829"/>
    <w:rsid w:val="004C1071"/>
    <w:rsid w:val="004E2120"/>
    <w:rsid w:val="004E3ABD"/>
    <w:rsid w:val="005122F6"/>
    <w:rsid w:val="005271CA"/>
    <w:rsid w:val="00541FF5"/>
    <w:rsid w:val="00561713"/>
    <w:rsid w:val="00572FC3"/>
    <w:rsid w:val="005800C7"/>
    <w:rsid w:val="00580A58"/>
    <w:rsid w:val="00586FDB"/>
    <w:rsid w:val="005B3BE4"/>
    <w:rsid w:val="005B49EF"/>
    <w:rsid w:val="005C1331"/>
    <w:rsid w:val="005F0546"/>
    <w:rsid w:val="005F5B71"/>
    <w:rsid w:val="00620D4E"/>
    <w:rsid w:val="00622D7A"/>
    <w:rsid w:val="00623C4C"/>
    <w:rsid w:val="00627EA3"/>
    <w:rsid w:val="00631964"/>
    <w:rsid w:val="00641968"/>
    <w:rsid w:val="006479DF"/>
    <w:rsid w:val="00651E02"/>
    <w:rsid w:val="00660DCB"/>
    <w:rsid w:val="00671188"/>
    <w:rsid w:val="006719A0"/>
    <w:rsid w:val="00675BAB"/>
    <w:rsid w:val="00686404"/>
    <w:rsid w:val="00687102"/>
    <w:rsid w:val="006A5157"/>
    <w:rsid w:val="006A794E"/>
    <w:rsid w:val="006A7DF2"/>
    <w:rsid w:val="006B24A0"/>
    <w:rsid w:val="006C6A25"/>
    <w:rsid w:val="006D082A"/>
    <w:rsid w:val="006D3B82"/>
    <w:rsid w:val="006F15B4"/>
    <w:rsid w:val="006F5EBC"/>
    <w:rsid w:val="007007A0"/>
    <w:rsid w:val="00705EDC"/>
    <w:rsid w:val="00715B43"/>
    <w:rsid w:val="0076414C"/>
    <w:rsid w:val="00765555"/>
    <w:rsid w:val="00771CC6"/>
    <w:rsid w:val="00782970"/>
    <w:rsid w:val="007A60EF"/>
    <w:rsid w:val="007C3030"/>
    <w:rsid w:val="007D07AA"/>
    <w:rsid w:val="007D3FBD"/>
    <w:rsid w:val="007F0D9A"/>
    <w:rsid w:val="00801225"/>
    <w:rsid w:val="0084743A"/>
    <w:rsid w:val="008743E6"/>
    <w:rsid w:val="008806AC"/>
    <w:rsid w:val="008A38E6"/>
    <w:rsid w:val="008A710C"/>
    <w:rsid w:val="008C271F"/>
    <w:rsid w:val="008D0F9C"/>
    <w:rsid w:val="008F2627"/>
    <w:rsid w:val="0090110D"/>
    <w:rsid w:val="00911D80"/>
    <w:rsid w:val="00926284"/>
    <w:rsid w:val="00967C95"/>
    <w:rsid w:val="00970BA5"/>
    <w:rsid w:val="00977CF6"/>
    <w:rsid w:val="009836CF"/>
    <w:rsid w:val="00984CE5"/>
    <w:rsid w:val="009970E6"/>
    <w:rsid w:val="009A24F8"/>
    <w:rsid w:val="009B1EFE"/>
    <w:rsid w:val="009B421D"/>
    <w:rsid w:val="00A144AE"/>
    <w:rsid w:val="00A453F2"/>
    <w:rsid w:val="00A9254C"/>
    <w:rsid w:val="00AB755C"/>
    <w:rsid w:val="00AF75D7"/>
    <w:rsid w:val="00B12061"/>
    <w:rsid w:val="00B315E9"/>
    <w:rsid w:val="00B36644"/>
    <w:rsid w:val="00B4284E"/>
    <w:rsid w:val="00B53B4A"/>
    <w:rsid w:val="00B56F6F"/>
    <w:rsid w:val="00B713AF"/>
    <w:rsid w:val="00B90222"/>
    <w:rsid w:val="00B948E0"/>
    <w:rsid w:val="00BA13ED"/>
    <w:rsid w:val="00BA4376"/>
    <w:rsid w:val="00BB3404"/>
    <w:rsid w:val="00BC4BAC"/>
    <w:rsid w:val="00BC669A"/>
    <w:rsid w:val="00BF50ED"/>
    <w:rsid w:val="00C01E57"/>
    <w:rsid w:val="00C214B6"/>
    <w:rsid w:val="00C348A2"/>
    <w:rsid w:val="00C5276D"/>
    <w:rsid w:val="00C53567"/>
    <w:rsid w:val="00C6439D"/>
    <w:rsid w:val="00C724BD"/>
    <w:rsid w:val="00C75D47"/>
    <w:rsid w:val="00C77342"/>
    <w:rsid w:val="00C92BF0"/>
    <w:rsid w:val="00C95E7D"/>
    <w:rsid w:val="00CA208E"/>
    <w:rsid w:val="00CA7624"/>
    <w:rsid w:val="00CB1328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2C0E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606E7522464FDFB69E567CFAFC0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821BEC-9AB0-4850-B086-8A2B258E04EE}"/>
      </w:docPartPr>
      <w:docPartBody>
        <w:p w:rsidR="00A16845" w:rsidRDefault="00024CE2" w:rsidP="00024CE2">
          <w:pPr>
            <w:pStyle w:val="FE606E7522464FDFB69E567CFAFC01E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4CE2"/>
    <w:rsid w:val="00085948"/>
    <w:rsid w:val="00085CD2"/>
    <w:rsid w:val="000B3A71"/>
    <w:rsid w:val="000C3168"/>
    <w:rsid w:val="000D35BB"/>
    <w:rsid w:val="000D7C9F"/>
    <w:rsid w:val="000E30BC"/>
    <w:rsid w:val="000E6A21"/>
    <w:rsid w:val="000E7299"/>
    <w:rsid w:val="0011260D"/>
    <w:rsid w:val="0012437A"/>
    <w:rsid w:val="00140858"/>
    <w:rsid w:val="001620D1"/>
    <w:rsid w:val="001B1B89"/>
    <w:rsid w:val="002C3A22"/>
    <w:rsid w:val="002D3EA4"/>
    <w:rsid w:val="003D2703"/>
    <w:rsid w:val="004D5748"/>
    <w:rsid w:val="00500067"/>
    <w:rsid w:val="005A5431"/>
    <w:rsid w:val="00616C33"/>
    <w:rsid w:val="006434F7"/>
    <w:rsid w:val="00695953"/>
    <w:rsid w:val="00735573"/>
    <w:rsid w:val="00762DE2"/>
    <w:rsid w:val="00776FFC"/>
    <w:rsid w:val="00783017"/>
    <w:rsid w:val="0078537D"/>
    <w:rsid w:val="007B0128"/>
    <w:rsid w:val="00801190"/>
    <w:rsid w:val="008225C7"/>
    <w:rsid w:val="00845353"/>
    <w:rsid w:val="0085402B"/>
    <w:rsid w:val="008C632C"/>
    <w:rsid w:val="00A16845"/>
    <w:rsid w:val="00B12684"/>
    <w:rsid w:val="00B359D8"/>
    <w:rsid w:val="00B57419"/>
    <w:rsid w:val="00C13AB4"/>
    <w:rsid w:val="00C16CB5"/>
    <w:rsid w:val="00C42DF6"/>
    <w:rsid w:val="00CE2D99"/>
    <w:rsid w:val="00D57BBE"/>
    <w:rsid w:val="00D71FEB"/>
    <w:rsid w:val="00DF1217"/>
    <w:rsid w:val="00E373B1"/>
    <w:rsid w:val="00E94084"/>
    <w:rsid w:val="00F120EB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4CE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FE606E7522464FDFB69E567CFAFC01E2">
    <w:name w:val="FE606E7522464FDFB69E567CFAFC01E2"/>
    <w:rsid w:val="00024CE2"/>
    <w:pPr>
      <w:spacing w:after="160" w:line="259" w:lineRule="auto"/>
    </w:pPr>
  </w:style>
  <w:style w:type="paragraph" w:customStyle="1" w:styleId="A1927A4DC6774D46AB6E50C6BB91DFDF">
    <w:name w:val="A1927A4DC6774D46AB6E50C6BB91DFDF"/>
    <w:pPr>
      <w:spacing w:after="160" w:line="259" w:lineRule="auto"/>
    </w:pPr>
  </w:style>
  <w:style w:type="paragraph" w:customStyle="1" w:styleId="6139114C82B946AAA94613FE9F7D6E2D">
    <w:name w:val="6139114C82B946AAA94613FE9F7D6E2D"/>
    <w:pPr>
      <w:spacing w:after="160" w:line="259" w:lineRule="auto"/>
    </w:pPr>
  </w:style>
  <w:style w:type="paragraph" w:customStyle="1" w:styleId="041B6597FF5E4F348EB51B31FF207803">
    <w:name w:val="041B6597FF5E4F348EB51B31FF207803"/>
    <w:pPr>
      <w:spacing w:after="160" w:line="259" w:lineRule="auto"/>
    </w:pPr>
  </w:style>
  <w:style w:type="paragraph" w:customStyle="1" w:styleId="2304D6A76BC24BCFAECEAAD8A18FDBFB">
    <w:name w:val="2304D6A76BC24BCFAECEAAD8A18FDB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D7276-34CD-491C-873D-3FC63A6C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2021-04-28T17:47:00Z</dcterms:modified>
</cp:coreProperties>
</file>